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7"/>
        <w:jc w:val="right"/>
        <w:widowControl w:val="off"/>
        <w:rPr>
          <w:i/>
          <w:szCs w:val="28"/>
        </w:rPr>
      </w:pPr>
      <w:r>
        <w:rPr>
          <w:i/>
          <w:szCs w:val="28"/>
        </w:rPr>
        <w:t xml:space="preserve">Вносится Губернатором </w:t>
      </w:r>
      <w:r>
        <w:rPr>
          <w:i/>
          <w:szCs w:val="28"/>
        </w:rPr>
      </w:r>
      <w:r>
        <w:rPr>
          <w:i/>
          <w:szCs w:val="28"/>
        </w:rPr>
      </w:r>
    </w:p>
    <w:p>
      <w:pPr>
        <w:pStyle w:val="797"/>
        <w:jc w:val="right"/>
        <w:widowControl w:val="off"/>
        <w:rPr>
          <w:i/>
          <w:szCs w:val="28"/>
        </w:rPr>
      </w:pPr>
      <w:r>
        <w:rPr>
          <w:i/>
          <w:szCs w:val="28"/>
        </w:rPr>
        <w:t xml:space="preserve">Новосибирской области </w:t>
      </w:r>
      <w:r>
        <w:rPr>
          <w:i/>
          <w:szCs w:val="28"/>
        </w:rPr>
      </w:r>
      <w:r>
        <w:rPr>
          <w:i/>
          <w:szCs w:val="28"/>
        </w:rPr>
      </w:r>
    </w:p>
    <w:p>
      <w:pPr>
        <w:pStyle w:val="1000"/>
        <w:jc w:val="right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1000"/>
        <w:jc w:val="right"/>
        <w:rPr>
          <w:b w:val="0"/>
        </w:rPr>
      </w:pPr>
      <w:r>
        <w:rPr>
          <w:b w:val="0"/>
        </w:rPr>
        <w:t xml:space="preserve">Проект №________</w:t>
      </w:r>
      <w:r>
        <w:rPr>
          <w:b w:val="0"/>
        </w:rPr>
      </w:r>
      <w:r>
        <w:rPr>
          <w:b w:val="0"/>
        </w:rPr>
      </w:r>
    </w:p>
    <w:p>
      <w:pPr>
        <w:pStyle w:val="797"/>
        <w:jc w:val="lef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pStyle w:val="797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797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pStyle w:val="99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93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993"/>
        <w:rPr>
          <w:szCs w:val="28"/>
        </w:rPr>
      </w:pPr>
      <w:r>
        <w:rPr>
          <w:szCs w:val="28"/>
        </w:rPr>
        <w:t xml:space="preserve">О регулировании отдельных вопросов в области обращения с животными</w:t>
      </w:r>
      <w:r>
        <w:t xml:space="preserve"> </w:t>
      </w:r>
      <w:r>
        <w:rPr>
          <w:szCs w:val="28"/>
        </w:rPr>
        <w:t xml:space="preserve">на территории Новосибирской области </w:t>
      </w:r>
      <w:r>
        <w:rPr>
          <w:szCs w:val="28"/>
        </w:rPr>
      </w:r>
      <w:r>
        <w:rPr>
          <w:szCs w:val="28"/>
        </w:rPr>
      </w:r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firstLine="709"/>
        <w:jc w:val="both"/>
        <w:outlineLvl w:val="0"/>
      </w:pPr>
      <w:r>
        <w:t xml:space="preserve">Настоящий Закон в соответствии с Федеральным законом от 27 декабря 2018 года № 498-ФЗ «Об ответственном обращении с животными и о внесении изменений в отдельные законодательные акты Российской Федерации» (далее – Федеральный закон № 498</w:t>
      </w:r>
      <w:r>
        <w:t xml:space="preserve">-ФЗ), Федеральным законом от 21 декабря 2021 года № 414-ФЗ «Об общих принципах организации публичной власти в субъектах Российской Федерации», иными федеральными законами регулирует отдельные отношения в области обращения с животными на территории Новосиби</w:t>
      </w:r>
      <w:r>
        <w:t xml:space="preserve">рской области, в том числе отношения, возникающие в связи с организацией мероприятий при осуществлении деятельности по обращению с животными без владельцев, и разграничивает полномочия органов государственной власти Новосибирской области в указанной сфере.</w:t>
      </w:r>
      <w:r/>
    </w:p>
    <w:p>
      <w:pPr>
        <w:ind w:firstLine="709"/>
        <w:jc w:val="both"/>
        <w:outlineLvl w:val="0"/>
      </w:pPr>
      <w:r>
        <w:t xml:space="preserve"> </w:t>
      </w:r>
      <w:r/>
    </w:p>
    <w:p>
      <w:pPr>
        <w:jc w:val="center"/>
        <w:rPr>
          <w:b/>
        </w:rPr>
        <w:outlineLvl w:val="0"/>
      </w:pPr>
      <w:r>
        <w:rPr>
          <w:b/>
        </w:rPr>
        <w:t xml:space="preserve">Статья 1. Полномочия органов государственной власти Новосибирской области в области обращения с животными 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outlineLvl w:val="0"/>
      </w:pPr>
      <w:r>
        <w:t xml:space="preserve">1. К полномочиям Законодательного Собрания Новосибирской области относятся:</w:t>
      </w:r>
      <w:r/>
    </w:p>
    <w:p>
      <w:pPr>
        <w:ind w:firstLine="709"/>
        <w:jc w:val="both"/>
        <w:outlineLvl w:val="0"/>
      </w:pPr>
      <w:r>
        <w:t xml:space="preserve">1) принятие законов Новосибирской области в области обращения с животными и осуществление контроля за их соблюдением и исполнением;</w:t>
      </w:r>
      <w:r/>
    </w:p>
    <w:p>
      <w:pPr>
        <w:ind w:firstLine="709"/>
        <w:jc w:val="both"/>
        <w:outlineLvl w:val="0"/>
      </w:pPr>
      <w:r>
        <w:t xml:space="preserve">2) осуществление иных полномочий в соответствии с федеральным законодательством и законодательством Новосибирской области.</w:t>
      </w:r>
      <w:r/>
    </w:p>
    <w:p>
      <w:pPr>
        <w:ind w:firstLine="709"/>
        <w:jc w:val="both"/>
        <w:outlineLvl w:val="0"/>
      </w:pPr>
      <w:r>
        <w:t xml:space="preserve">2. К полномочиям Правительства Новосибирской области относятся:</w:t>
      </w:r>
      <w:r/>
    </w:p>
    <w:p>
      <w:pPr>
        <w:ind w:firstLine="709"/>
        <w:jc w:val="both"/>
        <w:outlineLvl w:val="0"/>
      </w:pPr>
      <w:r>
        <w:t xml:space="preserve">1) установление порядка предотвращения причинения животными без владельцев вреда жизни или здоровью граждан в соответствии с требованиями, установленными федеральным законодательством;</w:t>
      </w:r>
      <w:r/>
    </w:p>
    <w:p>
      <w:pPr>
        <w:ind w:firstLine="709"/>
        <w:jc w:val="both"/>
        <w:outlineLvl w:val="0"/>
      </w:pPr>
      <w:r>
        <w:t xml:space="preserve">2) установление дополнительных требований к содержанию домашних животных, в том числе к их выгулу;</w:t>
      </w:r>
      <w:r/>
    </w:p>
    <w:p>
      <w:pPr>
        <w:ind w:firstLine="709"/>
        <w:jc w:val="both"/>
        <w:outlineLvl w:val="0"/>
      </w:pPr>
      <w:r>
        <w:t xml:space="preserve">3) принятие решения о введении режима экстраординарной ситуации в области обращения с животными без владельцев на территории Новосибирской области или ее части;</w:t>
      </w:r>
      <w:r/>
    </w:p>
    <w:p>
      <w:pPr>
        <w:ind w:firstLine="709"/>
        <w:jc w:val="both"/>
        <w:outlineLvl w:val="0"/>
      </w:pPr>
      <w:r>
        <w:t xml:space="preserve">4) принятие решения о создании пунктов временного содержания животных (далее – пункт временного содержания);</w:t>
      </w:r>
      <w:r/>
    </w:p>
    <w:p>
      <w:pPr>
        <w:ind w:firstLine="709"/>
        <w:jc w:val="both"/>
        <w:outlineLvl w:val="0"/>
      </w:pPr>
      <w:r>
        <w:t xml:space="preserve">5) утверждение положения о региональном государственном контроле (надзоре) в области обращения с животными;</w:t>
      </w:r>
      <w:r/>
    </w:p>
    <w:p>
      <w:pPr>
        <w:ind w:firstLine="709"/>
        <w:jc w:val="both"/>
        <w:outlineLvl w:val="0"/>
      </w:pPr>
      <w:r>
        <w:t xml:space="preserve">6) осуществление иных полномочий в соответствии с федеральным законодательством и законодательством Новосибирской области.</w:t>
      </w:r>
      <w:r/>
    </w:p>
    <w:p>
      <w:pPr>
        <w:ind w:firstLine="709"/>
        <w:jc w:val="both"/>
        <w:outlineLvl w:val="0"/>
      </w:pPr>
      <w:r>
        <w:t xml:space="preserve">3. К полномочиям областного исполнительного органа Новосибирской области, уполномоченного в области обращения с животными (далее – уполномоченный орган), относятся:</w:t>
      </w:r>
      <w:r/>
    </w:p>
    <w:p>
      <w:pPr>
        <w:ind w:firstLine="709"/>
        <w:jc w:val="both"/>
        <w:outlineLvl w:val="0"/>
      </w:pPr>
      <w:r>
        <w:t xml:space="preserve">1) организация мероприятий при осуществлении деятельности по обращению с животными без владельцев;</w:t>
      </w:r>
      <w:r/>
    </w:p>
    <w:p>
      <w:pPr>
        <w:ind w:firstLine="709"/>
        <w:jc w:val="both"/>
        <w:outlineLvl w:val="0"/>
      </w:pPr>
      <w:r>
        <w:t xml:space="preserve">2) установление порядка организации деятельности приютов для животных и норм содержания животных в них в соответствии с требованиями, установленными федеральным законодательством;</w:t>
      </w:r>
      <w:r/>
    </w:p>
    <w:p>
      <w:pPr>
        <w:ind w:firstLine="709"/>
        <w:jc w:val="both"/>
        <w:outlineLvl w:val="0"/>
      </w:pPr>
      <w:r>
        <w:t xml:space="preserve">3) установление порядка осуществления деятельности по обращению с животными без владельцев в соответствии с требованиями, установленными федеральным законодательством, настоящим Законом;</w:t>
      </w:r>
      <w:r/>
    </w:p>
    <w:p>
      <w:pPr>
        <w:ind w:firstLine="709"/>
        <w:jc w:val="both"/>
        <w:outlineLvl w:val="0"/>
      </w:pPr>
      <w:r>
        <w:t xml:space="preserve">4) утверждение перечня дополнительных сведений о поступивших в приют для животных </w:t>
      </w:r>
      <w:r>
        <w:t xml:space="preserve">животных</w:t>
      </w:r>
      <w:r>
        <w:t xml:space="preserve"> без владельцев и животных, от права собственности на которых владельцы отказались, и порядка размещения этих сведений в информационно-телекоммуникационной сети «Интернет»;</w:t>
      </w:r>
      <w:r/>
    </w:p>
    <w:p>
      <w:pPr>
        <w:ind w:firstLine="709"/>
        <w:jc w:val="both"/>
        <w:outlineLvl w:val="0"/>
      </w:pPr>
      <w:r>
        <w:t xml:space="preserve">5) установление порядка организации деятельности пунктов временного содержания животных и норм содержания животных в них;</w:t>
      </w:r>
      <w:r/>
    </w:p>
    <w:p>
      <w:pPr>
        <w:ind w:firstLine="709"/>
        <w:jc w:val="both"/>
        <w:outlineLvl w:val="0"/>
      </w:pPr>
      <w:r>
        <w:t xml:space="preserve">6) установление порядка проведения оценки наличия или отсутствия немотивированной агрессивности у животных без владельцев в отношении других животных или человека;</w:t>
      </w:r>
      <w:r/>
    </w:p>
    <w:p>
      <w:pPr>
        <w:ind w:firstLine="709"/>
        <w:jc w:val="both"/>
        <w:outlineLvl w:val="0"/>
      </w:pPr>
      <w:r>
        <w:t xml:space="preserve">7) осуществление регионального государственного контроля (надзора) в области обращения с животными;</w:t>
      </w:r>
      <w:r/>
    </w:p>
    <w:p>
      <w:pPr>
        <w:ind w:firstLine="709"/>
        <w:jc w:val="both"/>
        <w:outlineLvl w:val="0"/>
      </w:pPr>
      <w:r>
        <w:t xml:space="preserve">8)</w:t>
      </w:r>
      <w:r>
        <w:rPr>
          <w:lang w:val="en-US"/>
        </w:rPr>
        <w:t xml:space="preserve"> </w:t>
      </w:r>
      <w:r>
        <w:t xml:space="preserve">осуществление иных полномочий в соответствии с федеральным законодательством и законодательством Новосибирской области.</w:t>
      </w:r>
      <w:r/>
    </w:p>
    <w:p>
      <w:pPr>
        <w:ind w:firstLine="709"/>
        <w:jc w:val="both"/>
        <w:rPr>
          <w:highlight w:val="yellow"/>
        </w:rPr>
        <w:outlineLvl w:val="0"/>
      </w:pPr>
      <w:r>
        <w:rPr>
          <w:highlight w:val="yellow"/>
        </w:rPr>
      </w:r>
      <w:r>
        <w:rPr>
          <w:highlight w:val="yellow"/>
        </w:rPr>
      </w:r>
      <w:r>
        <w:rPr>
          <w:highlight w:val="yellow"/>
        </w:rPr>
      </w:r>
    </w:p>
    <w:p>
      <w:pPr>
        <w:jc w:val="center"/>
        <w:rPr>
          <w:b/>
        </w:rPr>
        <w:outlineLvl w:val="0"/>
      </w:pPr>
      <w:r>
        <w:rPr>
          <w:b/>
        </w:rPr>
        <w:t xml:space="preserve">Статья 2. Мероприятия при осуществлении деятельности по обращению с животными без владельцев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  <w:bCs/>
        </w:rPr>
        <w:outlineLvl w:val="0"/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  <w:outlineLvl w:val="0"/>
      </w:pPr>
      <w:r>
        <w:t xml:space="preserve">Мероприятия при осуществлении деятельности по обращению с животными без владельцев:</w:t>
      </w:r>
      <w:r/>
    </w:p>
    <w:p>
      <w:pPr>
        <w:ind w:firstLine="709"/>
        <w:jc w:val="both"/>
        <w:outlineLvl w:val="0"/>
      </w:pPr>
      <w:r>
        <w:t xml:space="preserve">1) отлов животных без владельцев, в том числе их транспортировка и немедленная передача в пункты временного содержания или приюты для животных;</w:t>
      </w:r>
      <w:r/>
    </w:p>
    <w:p>
      <w:pPr>
        <w:ind w:firstLine="709"/>
        <w:jc w:val="both"/>
        <w:outlineLvl w:val="0"/>
      </w:pPr>
      <w:r>
        <w:t xml:space="preserve">2) содержание животных без владельцев в пунктах временного содержания, приютах для животных в соответствии с частью 7 статьи 16 Федерального закона № 498-ФЗ, в том числе:</w:t>
      </w:r>
      <w:r/>
    </w:p>
    <w:p>
      <w:pPr>
        <w:ind w:firstLine="709"/>
        <w:jc w:val="both"/>
        <w:outlineLvl w:val="0"/>
      </w:pPr>
      <w:r>
        <w:t xml:space="preserve">а) первичный осмотр и оценка специалистом в области ветеринарии физического состояния поступивших животных;</w:t>
      </w:r>
      <w:r/>
    </w:p>
    <w:p>
      <w:pPr>
        <w:ind w:firstLine="709"/>
        <w:jc w:val="both"/>
        <w:outlineLvl w:val="0"/>
      </w:pPr>
      <w:r>
        <w:t xml:space="preserve">б) оказание животным неотложной ветеринарной помощи, их лечение;</w:t>
      </w:r>
      <w:r/>
    </w:p>
    <w:p>
      <w:pPr>
        <w:ind w:firstLine="709"/>
        <w:jc w:val="both"/>
        <w:outlineLvl w:val="0"/>
      </w:pPr>
      <w:r>
        <w:t xml:space="preserve">в) </w:t>
      </w:r>
      <w:r>
        <w:t xml:space="preserve">карантинирование</w:t>
      </w:r>
      <w:r>
        <w:t xml:space="preserve"> (временное содержание животных без владельцев отдельно о</w:t>
      </w:r>
      <w:r>
        <w:t xml:space="preserve">т других животных в целях выявления возможных заболеваний и предупреждения возникновения эпидемий, эпизоотий и иных чрезвычайных ситуаций, связанных с распространением заразных болезней, носителями возбудителей которых могут быть животные без владельцев); </w:t>
      </w:r>
      <w:r/>
    </w:p>
    <w:p>
      <w:pPr>
        <w:ind w:firstLine="709"/>
        <w:jc w:val="both"/>
        <w:outlineLvl w:val="0"/>
      </w:pPr>
      <w:r>
        <w:t xml:space="preserve">г) учет животных, маркирование </w:t>
      </w:r>
      <w:r>
        <w:t xml:space="preserve">неснимаемыми</w:t>
      </w:r>
      <w:r>
        <w:t xml:space="preserve"> и несмываемыми метками поступивших животных без владельцев;</w:t>
      </w:r>
      <w:r/>
    </w:p>
    <w:p>
      <w:pPr>
        <w:ind w:firstLine="709"/>
        <w:jc w:val="both"/>
        <w:outlineLvl w:val="0"/>
      </w:pPr>
      <w:r>
        <w:t xml:space="preserve">д) вакцинация животных без владельцев;</w:t>
      </w:r>
      <w:r/>
    </w:p>
    <w:p>
      <w:pPr>
        <w:ind w:firstLine="709"/>
        <w:jc w:val="both"/>
        <w:outlineLvl w:val="0"/>
      </w:pPr>
      <w:r>
        <w:t xml:space="preserve">е) стерилизация животных без владельцев не ранее 10 дней с момента их поступления в пункты временного содержания, приюты для животных;</w:t>
      </w:r>
      <w:r/>
    </w:p>
    <w:p>
      <w:pPr>
        <w:ind w:firstLine="709"/>
        <w:jc w:val="both"/>
        <w:outlineLvl w:val="0"/>
      </w:pPr>
      <w:r>
        <w:t xml:space="preserve">3) возврат потерявшихся животных их владельцам, а также поиск новых владельцев для животных без владельцев;</w:t>
      </w:r>
      <w:r/>
    </w:p>
    <w:p>
      <w:pPr>
        <w:ind w:firstLine="709"/>
        <w:jc w:val="both"/>
        <w:outlineLvl w:val="0"/>
      </w:pPr>
      <w:r>
        <w:t xml:space="preserve">4) возврат животных без владельцев, не проявляющих немотивированной агрессивности, на прежние места их обитан</w:t>
      </w:r>
      <w:r>
        <w:t xml:space="preserve">ия после проведения мероприятий, указанных в пункте 2 настоящей статьи, за исключением мест, на которые в соответствии с решениями органов местного самоуправления муниципальных образований Новосибирской области запрещено возвращать животных без владельцев;</w:t>
      </w:r>
      <w:r/>
    </w:p>
    <w:p>
      <w:pPr>
        <w:ind w:firstLine="709"/>
        <w:jc w:val="both"/>
        <w:outlineLvl w:val="0"/>
      </w:pPr>
      <w:r>
        <w:t xml:space="preserve">5) размещение в приютах для животных и содержание в них животных без владельцев, которые не могут быть возвращены на прежние места их обитания, до момента передачи таких животных новым владельцам или наступления естественной смерти таких животных;</w:t>
      </w:r>
      <w:r/>
    </w:p>
    <w:p>
      <w:pPr>
        <w:ind w:firstLine="709"/>
        <w:jc w:val="both"/>
        <w:outlineLvl w:val="0"/>
      </w:pPr>
      <w:r>
        <w:t xml:space="preserve">6) умерщвление животных без владельцев в случаях, предусмотренных частью 11 статьи 16 Федерального закона № 498-ФЗ и статьей 7 настоящего Закона.</w:t>
      </w:r>
      <w:r/>
    </w:p>
    <w:p>
      <w:pPr>
        <w:ind w:firstLine="709"/>
        <w:jc w:val="both"/>
        <w:outlineLvl w:val="0"/>
      </w:pPr>
      <w:r/>
      <w:r/>
    </w:p>
    <w:p>
      <w:pPr>
        <w:pStyle w:val="994"/>
        <w:jc w:val="center"/>
        <w:shd w:val="clear" w:color="auto" w:fill="ffffff" w:themeFill="background1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Статья 3. Требования к отлову животных без владельцев</w:t>
      </w:r>
      <w:r>
        <w:rPr>
          <w:rFonts w:ascii="Times New Roman" w:hAnsi="Times New Roman"/>
          <w:b/>
          <w:sz w:val="28"/>
          <w:szCs w:val="28"/>
          <w:lang w:val="ru-RU" w:eastAsia="ru-RU"/>
        </w:rPr>
      </w:r>
      <w:r>
        <w:rPr>
          <w:rFonts w:ascii="Times New Roman" w:hAnsi="Times New Roman"/>
          <w:b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shd w:val="clear" w:color="auto" w:fill="ffffff" w:themeFill="background1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1. При отлове животных без владельцев должны соблюдаться следующие требования: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shd w:val="clear" w:color="auto" w:fill="ffffff" w:themeFill="background1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1)</w:t>
      </w:r>
      <w:r>
        <w:rPr>
          <w:sz w:val="28"/>
          <w:szCs w:val="28"/>
          <w:lang w:val="ru-RU"/>
        </w:rPr>
        <w:t xml:space="preserve">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стерилизованные животные без владельцев, имеющие неснимаемые или несмываемые метки, отлову не подлежат, за исключением животных без владельцев, проявляющих немотивированную агрессивность в отношении других животных или человека;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shd w:val="clear" w:color="auto" w:fill="ffffff" w:themeFill="background1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2) животные, имеющие на ошейниках или иных предметах сведения об их владельцах, передаются владельцам; 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shd w:val="clear" w:color="auto" w:fill="ffffff" w:themeFill="background1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3) применять вещества, лекарственные средства, способы, технические приспособления, приводящие к увечьям, травмам или гибели животных, не допускается;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4) при отлове, транспортировке животных без владельцев должны применяться устройства, приспособления, средства, оборудование и приемы, исключающие возможность травмирования, увечья или гибели таких животных;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5) индивидуальные предприниматели и юридические лица, осуществляющие отлов животных без владельцев, обязаны вести видеозапись процесса отлова животных без владельцев и бесплатно представлять по требованию уполномоченного органа копии этой видеозаписи;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6) индивидуальные предприниматели и юридические лица, осуществляющие отлов животных без владельцев, обязаны представлять сведения об объеме выполненных работ в уполномоченный орган;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7) отлов животных без владельцев осуществляется в срок, не превышающий пяти календарных дней со дня поступления заявки на отлов животн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ых без владельцев, а в случаях причинения вреда жизни и здоровью граждан, животным или проявления немотивированной агрессивности у животных без владельцев в отношении других животных или человека – в течение 24 часов с момента поступления указанной заявки.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2.</w:t>
      </w:r>
      <w:r>
        <w:rPr>
          <w:rFonts w:ascii="Times New Roman" w:hAnsi="Times New Roman"/>
          <w:sz w:val="28"/>
          <w:szCs w:val="28"/>
          <w:lang w:val="ru-RU"/>
        </w:rPr>
        <w:t xml:space="preserve"> 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Индивидуальные предприниматели и юридические лица, осуществляющие отлов животных без владельцев, несут ответственность за их жизнь и здоровье.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3. При отлове не допускается воспрепятствование деятельности индивидуальных предпринимателей и юридических лиц, осуществляющих отлов животных без владельцев.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jc w:val="center"/>
        <w:rPr>
          <w:b/>
        </w:rPr>
        <w:outlineLvl w:val="0"/>
      </w:pPr>
      <w:r>
        <w:rPr>
          <w:b/>
        </w:rPr>
        <w:t xml:space="preserve">Статья 4. Пункты временного содержания 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outlineLvl w:val="0"/>
      </w:pPr>
      <w:r>
        <w:t xml:space="preserve">1. Пункты временного содержания создаются в целях осуществления деятельности по краткосрочному (не более 35 календарных дней) содержанию отловленных животных без владельцев.</w:t>
      </w:r>
      <w:r/>
    </w:p>
    <w:p>
      <w:pPr>
        <w:ind w:firstLine="709"/>
        <w:jc w:val="both"/>
        <w:outlineLvl w:val="0"/>
      </w:pPr>
      <w:r>
        <w:t xml:space="preserve">2. Пункты временного содержания размещаются в специально оборудованных зданиях, строениях, сооружениях или иных объектах, предназначенных для временного содержания животных.</w:t>
      </w:r>
      <w:r/>
    </w:p>
    <w:p>
      <w:pPr>
        <w:ind w:firstLine="709"/>
        <w:jc w:val="both"/>
        <w:outlineLvl w:val="0"/>
      </w:pPr>
      <w:r>
        <w:t xml:space="preserve">3. Деятельность пунктов временного содержания осуществляется в соответствии с требованиями, определенными порядком организации деятельности пунктов временного содержания животных и норм содержания животных в них, установленным уполномоченным органом.</w:t>
      </w:r>
      <w:r/>
    </w:p>
    <w:p>
      <w:pPr>
        <w:ind w:firstLine="709"/>
        <w:jc w:val="both"/>
        <w:rPr>
          <w:strike/>
        </w:rPr>
        <w:outlineLvl w:val="0"/>
      </w:pPr>
      <w:r>
        <w:rPr>
          <w:strike/>
        </w:rPr>
      </w:r>
      <w:r>
        <w:rPr>
          <w:strike/>
        </w:rPr>
      </w:r>
      <w:r>
        <w:rPr>
          <w:strike/>
        </w:rPr>
      </w:r>
    </w:p>
    <w:p>
      <w:pPr>
        <w:pStyle w:val="994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Статья 5. Порядок осуществления деятельности по обращению с животными</w:t>
      </w:r>
      <w:r>
        <w:rPr>
          <w:b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без владельцев в пунктах временного содержания</w:t>
      </w:r>
      <w:r>
        <w:rPr>
          <w:rFonts w:ascii="Times New Roman" w:hAnsi="Times New Roman"/>
          <w:b/>
          <w:sz w:val="28"/>
          <w:szCs w:val="28"/>
          <w:lang w:val="ru-RU" w:eastAsia="ru-RU"/>
        </w:rPr>
      </w:r>
      <w:r>
        <w:rPr>
          <w:rFonts w:ascii="Times New Roman" w:hAnsi="Times New Roman"/>
          <w:b/>
          <w:sz w:val="28"/>
          <w:szCs w:val="28"/>
          <w:lang w:val="ru-RU" w:eastAsia="ru-RU"/>
        </w:rPr>
      </w:r>
    </w:p>
    <w:p>
      <w:pPr>
        <w:pStyle w:val="994"/>
        <w:jc w:val="center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  <w:lang w:val="ru-RU" w:eastAsia="ru-RU"/>
        </w:rPr>
        <w:t xml:space="preserve">1.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 В отношении животных без владельцев, поступивших в пункт временного содержания, осуществляются мероприятия, предусмотренные пунктами 2</w:t>
      </w:r>
      <w:del w:id="0" w:author="nimp@NSO.LOC" w:date="2025-09-01T05:33:13Z" oouserid="nimp@NSO.LOC">
        <w:r>
          <w:rPr>
            <w:rFonts w:ascii="Times New Roman" w:hAnsi="Times New Roman"/>
            <w:sz w:val="28"/>
            <w:szCs w:val="28"/>
            <w:lang w:val="ru-RU" w:eastAsia="ru-RU"/>
          </w:rPr>
          <w:delText xml:space="preserve">–</w:delText>
        </w:r>
      </w:del>
      <w:r>
        <w:rPr>
          <w:rFonts w:ascii="Times New Roman" w:hAnsi="Times New Roman"/>
          <w:sz w:val="28"/>
          <w:szCs w:val="28"/>
          <w:lang w:val="ru-RU" w:eastAsia="ru-RU"/>
        </w:rPr>
        <w:t xml:space="preserve">4, 6 статьи 2 настоящего Закона.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ind w:firstLine="720"/>
        <w:jc w:val="both"/>
        <w:rPr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2. Сотрудник пункта временного содержания </w:t>
      </w:r>
      <w:r>
        <w:rPr>
          <w:rFonts w:ascii="Times New Roman" w:hAnsi="Times New Roman"/>
          <w:sz w:val="28"/>
          <w:szCs w:val="28"/>
          <w:lang w:val="ru-RU"/>
        </w:rPr>
        <w:t xml:space="preserve">осуществляет поиск прежнего или нового владельца животного путем размещения в информационно-телекоммуникационной сети «Интернет» сведений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(фотография, краткое описание животного, дата и место обнаружения, иные дополнительные сведения) </w:t>
      </w:r>
      <w:r>
        <w:rPr>
          <w:rFonts w:ascii="Times New Roman" w:hAnsi="Times New Roman"/>
          <w:sz w:val="28"/>
          <w:szCs w:val="28"/>
          <w:lang w:val="ru-RU"/>
        </w:rPr>
        <w:t xml:space="preserve">о каждом из поступивших в пункт временного содержания животном без владельца не </w:t>
      </w:r>
      <w:r>
        <w:rPr>
          <w:rFonts w:ascii="Times New Roman" w:hAnsi="Times New Roman"/>
          <w:sz w:val="28"/>
          <w:szCs w:val="28"/>
          <w:lang w:val="ru-RU"/>
        </w:rPr>
        <w:t xml:space="preserve">позднее чем в течение трех дней со дня поступления животного в пункт временного содержания.</w:t>
      </w:r>
      <w:r>
        <w:rPr>
          <w:szCs w:val="28"/>
          <w:lang w:val="ru-RU"/>
        </w:rPr>
      </w:r>
      <w:r>
        <w:rPr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3. Животные без владельцев,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не проявляющие немотивированную агрессивность в отношении других животных или человека, по истечении срока, установленного частью 1 статьи 4 настоящего Закона, после осуществления мероприятий, предусмотренных пунктом 2 статьи 2 настоящего Закона, подлежат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возврату из пунктов временного содержания на прежние места их обитания, за исключением мест, на которые в соответствии с решениями органов местного самоуправления муниципальных образований Новосибирской области запрещено возвращать животных без владельцев.</w:t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ind w:firstLine="709"/>
        <w:jc w:val="both"/>
        <w:outlineLvl w:val="0"/>
      </w:pPr>
      <w:r>
        <w:t xml:space="preserve">4. Владельцами пунктов временного содержания или уполномоченными ими лицами может быть принято решение о направлении животных из пунктов временного содержания в приюты для животных при наличии в них мест для размещения животных.</w:t>
      </w:r>
      <w:r/>
    </w:p>
    <w:p>
      <w:pPr>
        <w:ind w:firstLine="709"/>
        <w:jc w:val="both"/>
        <w:outlineLvl w:val="0"/>
      </w:pPr>
      <w:r>
        <w:t xml:space="preserve">5. Пункт временного</w:t>
      </w:r>
      <w:r>
        <w:t xml:space="preserve"> содержания вправе требовать с прежних владельцев животных возмещения расходов, понесенных пунктом временного содержания на осуществление мероприятий, предусмотренных статьей 2 настоящего Закона, в соответствии с требованиями гражданского законодательства.</w:t>
      </w:r>
      <w:r/>
    </w:p>
    <w:p>
      <w:pPr>
        <w:ind w:firstLine="709"/>
        <w:jc w:val="both"/>
        <w:outlineLvl w:val="0"/>
      </w:pPr>
      <w:r/>
      <w:r/>
    </w:p>
    <w:p>
      <w:pPr>
        <w:jc w:val="center"/>
        <w:rPr>
          <w:b/>
        </w:rPr>
        <w:outlineLvl w:val="0"/>
      </w:pPr>
      <w:r>
        <w:rPr>
          <w:b/>
        </w:rPr>
        <w:t xml:space="preserve">Статья 6. Порядок осуществления деятельности по обращению с животными без владельцев в приютах для животных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  <w:outlineLvl w:val="0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outlineLvl w:val="0"/>
      </w:pPr>
      <w:r>
        <w:t xml:space="preserve">1. Приюты для животных создаются в целях осуществления деятельности по содержанию отловленных животных без владельцев, в том числе поступивших из пунктов временного содержания, а также животных, от права собственности на которых владельцы отказались.</w:t>
      </w:r>
      <w:r/>
    </w:p>
    <w:p>
      <w:pPr>
        <w:ind w:firstLine="709"/>
        <w:jc w:val="both"/>
        <w:outlineLvl w:val="0"/>
      </w:pPr>
      <w:r>
        <w:t xml:space="preserve">2. В отношении животных без владельцев, поступивших в приюты для животных, осуществляются мероприятия, предусмотренные пунктами 2</w:t>
      </w:r>
      <w:r>
        <w:t xml:space="preserve">–</w:t>
      </w:r>
      <w:bookmarkStart w:id="4" w:name="_GoBack"/>
      <w:r/>
      <w:bookmarkEnd w:id="4"/>
      <w:r>
        <w:t xml:space="preserve">6 статьи 2 настоящего Закона.</w:t>
      </w:r>
      <w:r/>
    </w:p>
    <w:p>
      <w:pPr>
        <w:ind w:firstLine="709"/>
        <w:jc w:val="both"/>
        <w:outlineLvl w:val="0"/>
      </w:pPr>
      <w:r>
        <w:tab/>
        <w:t xml:space="preserve">3. Сотрудник приюта для животных осуществляет поиск прежнего или нового владельца животного пут</w:t>
      </w:r>
      <w:r>
        <w:t xml:space="preserve">ем размещения в соответствии с частью 9 статьи 16 Федерального закона № 498-ФЗ в информационно-телекоммуникационной сети «Интернет» сведений о находящихся в приютах животных без владельцев и животных, от права собственности на которых владельцы отказались.</w:t>
      </w:r>
      <w:r/>
    </w:p>
    <w:p>
      <w:pPr>
        <w:ind w:firstLine="709"/>
        <w:jc w:val="both"/>
        <w:outlineLvl w:val="0"/>
      </w:pPr>
      <w:r>
        <w:t xml:space="preserve">4. Приют для животных после осуществления мероприятий, предусмотренных пунктом 2 статьи 2 настоящего Закона, осуществляет мероприятия, предусмотренные пунктом 4 статьи 2 настоящего Закона.</w:t>
      </w:r>
      <w:r/>
    </w:p>
    <w:p>
      <w:pPr>
        <w:ind w:firstLine="709"/>
        <w:jc w:val="both"/>
        <w:outlineLvl w:val="0"/>
      </w:pPr>
      <w:r>
        <w:t xml:space="preserve">5. В случае ликвидации или реорганизации приютов для животных владельцы приютов для животных обязаны передать животных в другие приюты для животных или новым владельцам.</w:t>
      </w:r>
      <w:r/>
    </w:p>
    <w:p>
      <w:pPr>
        <w:ind w:firstLine="709"/>
        <w:jc w:val="both"/>
        <w:outlineLvl w:val="0"/>
      </w:pPr>
      <w:r>
        <w:t xml:space="preserve">6</w:t>
      </w:r>
      <w:r>
        <w:t xml:space="preserve">. Приют для животных вправе требовать с прежних владельцев животных возмещения расходов, понесенных приютом для животных на осуществление мероприятий, предусмотренных статьей 2 настоящего Закона, в соответствии с требованиями гражданского законодательства.</w:t>
      </w:r>
      <w:r/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jc w:val="center"/>
        <w:rPr>
          <w:b/>
        </w:rPr>
        <w:outlineLvl w:val="0"/>
      </w:pPr>
      <w:r>
        <w:rPr>
          <w:b/>
        </w:rPr>
        <w:t xml:space="preserve">Статья 7. Умерщвление животных без владельцев</w:t>
      </w:r>
      <w:r>
        <w:rPr>
          <w:b/>
        </w:rPr>
      </w:r>
      <w:r>
        <w:rPr>
          <w:b/>
        </w:rPr>
      </w:r>
    </w:p>
    <w:p>
      <w:pPr>
        <w:ind w:firstLine="709"/>
        <w:jc w:val="center"/>
        <w:outlineLvl w:val="0"/>
      </w:pPr>
      <w:r/>
      <w:r/>
    </w:p>
    <w:p>
      <w:pPr>
        <w:ind w:firstLine="709"/>
        <w:jc w:val="both"/>
        <w:outlineLvl w:val="0"/>
      </w:pPr>
      <w:r>
        <w:t xml:space="preserve">1. В пунктах временного содержания умерщвление животных без владельцев осуществляется в случаях, установленных частью 11 статьи 16 Федерального закона № 498-ФЗ, а также в случаях:</w:t>
      </w:r>
      <w:r/>
    </w:p>
    <w:p>
      <w:pPr>
        <w:ind w:firstLine="709"/>
        <w:jc w:val="both"/>
        <w:outlineLvl w:val="0"/>
      </w:pPr>
      <w:r>
        <w:t xml:space="preserve">1) установления наличия у животного немотивированной агрессивности в отношении других животных или человека.</w:t>
      </w:r>
      <w:r/>
    </w:p>
    <w:p>
      <w:pPr>
        <w:ind w:firstLine="709"/>
        <w:jc w:val="both"/>
        <w:outlineLvl w:val="0"/>
      </w:pPr>
      <w:r>
        <w:t xml:space="preserve">Под немотивированной агрессивностью у животного следует понимать враждебное поведение животного, выражающе</w:t>
      </w:r>
      <w:r>
        <w:t xml:space="preserve">еся в выходе за рамки стереотипного поведения, свойственного животному данного вида, и проявляющееся в форме агрессии по отношению к человеку или животному, не обусловленной какой-либо внешней причиной, не спровоцированной действиями человека или животных;</w:t>
      </w:r>
      <w:r/>
    </w:p>
    <w:p>
      <w:pPr>
        <w:ind w:firstLine="709"/>
        <w:jc w:val="both"/>
        <w:outlineLvl w:val="0"/>
      </w:pPr>
      <w:r>
        <w:t xml:space="preserve">2) фиксирования факта причинения вреда жизни или здоровью человека конкретным животным, подтвержденного заявлением (сообщением) пострадавшего лица или его законного представителя, очевидц</w:t>
      </w:r>
      <w:r>
        <w:t xml:space="preserve">ев, организаций и индивидуальных предпринимателей, принявших подобные сообщения о нападении (с указанием информации, позволяющей идентифицировать животное: жетон, электронный носитель информации (микрочип), масть, размер, порода и другие внешние признаки);</w:t>
      </w:r>
      <w:r/>
    </w:p>
    <w:p>
      <w:pPr>
        <w:ind w:firstLine="709"/>
        <w:jc w:val="both"/>
        <w:outlineLvl w:val="0"/>
      </w:pPr>
      <w:r>
        <w:t xml:space="preserve">3) установления у животного болезней, опасных для человека и (или) других животных, а также обнаружение у животного признаков заразных, в том числе особо опасных, болезней животных, по которым могут устанавливаться ограничительные мероприятия (карантин);</w:t>
      </w:r>
      <w:r/>
    </w:p>
    <w:p>
      <w:pPr>
        <w:ind w:firstLine="709"/>
        <w:jc w:val="both"/>
        <w:outlineLvl w:val="0"/>
      </w:pPr>
      <w:r>
        <w:t xml:space="preserve">4) проведения комплекса мероприятий, направленных на разрешение экстраординарной ситуации в области обращения с животными без владельцев.</w:t>
      </w:r>
      <w:r/>
    </w:p>
    <w:p>
      <w:pPr>
        <w:ind w:firstLine="709"/>
        <w:jc w:val="both"/>
        <w:outlineLvl w:val="0"/>
      </w:pPr>
      <w:r>
        <w:t xml:space="preserve">2. Умерщвление животных в пунктах временного содержания производится специалистом в области ветеринарии гуманными методами, гарантирующими быструю и безболезненную смерть.</w:t>
      </w:r>
      <w:r/>
    </w:p>
    <w:p>
      <w:pPr>
        <w:ind w:firstLine="709"/>
        <w:jc w:val="both"/>
        <w:outlineLvl w:val="0"/>
      </w:pPr>
      <w:r/>
      <w:r/>
    </w:p>
    <w:p>
      <w:pPr>
        <w:jc w:val="center"/>
        <w:rPr>
          <w:b/>
        </w:rPr>
        <w:outlineLvl w:val="0"/>
      </w:pPr>
      <w:r>
        <w:rPr>
          <w:b/>
        </w:rPr>
        <w:t xml:space="preserve">Статья 8. Экстраординарная ситуация в области обращения с животными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  <w:outlineLvl w:val="0"/>
      </w:pPr>
      <w:r>
        <w:rPr>
          <w:b/>
        </w:rPr>
        <w:t xml:space="preserve">без владельцев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szCs w:val="28"/>
        </w:rPr>
        <w:outlineLvl w:val="0"/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outlineLvl w:val="0"/>
      </w:pPr>
      <w:r>
        <w:t xml:space="preserve">Режим экстраординарной ситуации в области обращения с животными без владельцев вводится на территории Новосибирской области или ее части по решению Правительства Новосибирской области в целях обеспечения безопасности граждан от нападений животных без владе</w:t>
      </w:r>
      <w:r>
        <w:t xml:space="preserve">льцев, предотвращения распространения переносимых животными болезней, опасных для человека и (или) других животных, в случаях, когда такая ситуация не поддается разрешению посредством осуществления мероприятий, предусмотренных статьей 2 настоящего Закона. </w:t>
      </w:r>
      <w:r/>
    </w:p>
    <w:p>
      <w:pPr>
        <w:ind w:firstLine="709"/>
        <w:jc w:val="center"/>
        <w:rPr>
          <w:b/>
        </w:rPr>
        <w:outlineLvl w:val="0"/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  <w:outlineLvl w:val="0"/>
      </w:pPr>
      <w:r>
        <w:t xml:space="preserve">Статья</w:t>
      </w:r>
      <w:r>
        <w:t xml:space="preserve"> </w:t>
      </w:r>
      <w:r>
        <w:t xml:space="preserve">9</w:t>
      </w:r>
      <w:r>
        <w:rPr>
          <w:b/>
        </w:rPr>
        <w:t xml:space="preserve">. Финансирование расходов, связанных с реализацией настоящего Закона</w:t>
      </w:r>
      <w:r>
        <w:rPr>
          <w:b/>
        </w:rPr>
      </w:r>
      <w:r>
        <w:rPr>
          <w:b/>
        </w:rPr>
      </w:r>
    </w:p>
    <w:p>
      <w:pPr>
        <w:ind w:firstLine="709"/>
        <w:jc w:val="both"/>
        <w:outlineLvl w:val="0"/>
      </w:pPr>
      <w:r/>
      <w:r/>
    </w:p>
    <w:p>
      <w:pPr>
        <w:ind w:firstLine="709"/>
        <w:jc w:val="both"/>
        <w:outlineLvl w:val="0"/>
      </w:pPr>
      <w:r>
        <w:t xml:space="preserve">Финансирование расходов, связанных с реализацией настоящего Закона, осуществляется за счет средств областного бюджета Новосибирской области.</w:t>
      </w:r>
      <w:r/>
    </w:p>
    <w:p>
      <w:pPr>
        <w:jc w:val="both"/>
        <w:outlineLvl w:val="0"/>
      </w:pPr>
      <w:r/>
      <w:r/>
    </w:p>
    <w:p>
      <w:pPr>
        <w:jc w:val="center"/>
        <w:rPr>
          <w:b/>
        </w:rPr>
        <w:outlineLvl w:val="0"/>
      </w:pPr>
      <w:r>
        <w:rPr>
          <w:b/>
        </w:rPr>
        <w:t xml:space="preserve">Статья 10. </w:t>
      </w:r>
      <w:r>
        <w:rPr>
          <w:b/>
          <w:szCs w:val="28"/>
        </w:rPr>
        <w:t xml:space="preserve">Признание утратившими силу отдельных законов Новосибирской области и отдельного положения закона Новосибирской области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 дня вступления в силу настоящего Закона признать утратившими силу: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 Закон Новосибирской области от 6 ноября 2019 года № 427-ОЗ «О разграничении полномочий органов государственной власти Новосибирской области в области обращения с животными»;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 Закон Новосибирской области от 27 декабря 2021 года № 159-ОЗ «О внесении изменений в статьи 2 и 3 Закона Новосибирской области «О разграничении полномочий органов государственной власти Новосибирской области в области обращения с животными»;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 Закон Новосибирской области от 29 ноября 2022 года № 275-ОЗ «О внесении изменений в статьи 2 и 3 Закона Новосибирской области «О разграничении полномочий органов государственной власти Новосибирской области в области обращения с животными»;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 статью 12 Закона Новосибирской области от 24 декабря 2024 года № 544-ОЗ «О внесении изменений в отдельные законы Новосибирской области»;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 Закон Новосибирской области от 11 июня 2025 года № 605-ОЗ «О внесении изменения в статью 3 Закона Новосибирской области «О разграничении полномочий органов государственной власти Новосибирской области в области обращения с животными».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  <w:r>
        <w:rPr>
          <w:rFonts w:ascii="Times New Roman" w:hAnsi="Times New Roman"/>
          <w:sz w:val="28"/>
          <w:szCs w:val="28"/>
          <w:lang w:val="ru-RU" w:eastAsia="ru-RU"/>
        </w:rPr>
      </w:r>
    </w:p>
    <w:p>
      <w:pPr>
        <w:pStyle w:val="99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Статья 11. Вступление в силу настоящего Закона</w:t>
      </w:r>
      <w:r>
        <w:rPr>
          <w:rFonts w:ascii="Times New Roman" w:hAnsi="Times New Roman"/>
          <w:b/>
          <w:sz w:val="28"/>
          <w:szCs w:val="28"/>
          <w:lang w:val="ru-RU"/>
        </w:rPr>
      </w:r>
      <w:r>
        <w:rPr>
          <w:rFonts w:ascii="Times New Roman" w:hAnsi="Times New Roman"/>
          <w:b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4"/>
        <w:ind w:firstLine="7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___________ 2025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 – ОЗ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Symbol">
    <w:panose1 w:val="05010000000000000000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rPr>
        <w:rStyle w:val="998"/>
        <w:sz w:val="20"/>
      </w:rPr>
      <w:framePr w:wrap="around" w:vAnchor="text" w:hAnchor="margin" w:xAlign="center" w:y="1"/>
    </w:pPr>
    <w:r>
      <w:rPr>
        <w:rStyle w:val="998"/>
        <w:sz w:val="20"/>
      </w:rPr>
      <w:fldChar w:fldCharType="begin"/>
    </w:r>
    <w:r>
      <w:rPr>
        <w:rStyle w:val="998"/>
        <w:sz w:val="20"/>
      </w:rPr>
      <w:instrText xml:space="preserve">PAGE  </w:instrText>
    </w:r>
    <w:r>
      <w:rPr>
        <w:rStyle w:val="998"/>
        <w:sz w:val="20"/>
      </w:rPr>
      <w:fldChar w:fldCharType="separate"/>
    </w:r>
    <w:r>
      <w:rPr>
        <w:rStyle w:val="998"/>
        <w:sz w:val="20"/>
      </w:rPr>
      <w:t xml:space="preserve">5</w:t>
    </w:r>
    <w:r>
      <w:rPr>
        <w:rStyle w:val="998"/>
        <w:sz w:val="20"/>
      </w:rPr>
      <w:fldChar w:fldCharType="end"/>
    </w:r>
    <w:r>
      <w:rPr>
        <w:rStyle w:val="998"/>
        <w:sz w:val="20"/>
      </w:rPr>
    </w:r>
    <w:r>
      <w:rPr>
        <w:rStyle w:val="998"/>
        <w:sz w:val="20"/>
      </w:rPr>
    </w:r>
  </w:p>
  <w:p>
    <w:pPr>
      <w:pStyle w:val="84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rPr>
        <w:rStyle w:val="998"/>
      </w:rPr>
      <w:framePr w:wrap="around" w:vAnchor="text" w:hAnchor="margin" w:xAlign="center" w:y="1"/>
    </w:pPr>
    <w:r>
      <w:rPr>
        <w:rStyle w:val="998"/>
      </w:rPr>
      <w:fldChar w:fldCharType="begin"/>
    </w:r>
    <w:r>
      <w:rPr>
        <w:rStyle w:val="998"/>
      </w:rPr>
      <w:instrText xml:space="preserve">PAGE  </w:instrText>
    </w:r>
    <w:r>
      <w:rPr>
        <w:rStyle w:val="998"/>
      </w:rPr>
      <w:fldChar w:fldCharType="separate"/>
    </w:r>
    <w:r>
      <w:rPr>
        <w:rStyle w:val="998"/>
      </w:rPr>
      <w:t xml:space="preserve">1</w:t>
    </w:r>
    <w:r>
      <w:rPr>
        <w:rStyle w:val="998"/>
      </w:rPr>
      <w:fldChar w:fldCharType="end"/>
    </w:r>
    <w:r>
      <w:rPr>
        <w:rStyle w:val="998"/>
      </w:rPr>
    </w:r>
    <w:r>
      <w:rPr>
        <w:rStyle w:val="998"/>
      </w:rPr>
    </w:r>
  </w:p>
  <w:p>
    <w:pPr>
      <w:pStyle w:val="84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3"/>
      <w:jc w:val="center"/>
    </w:pPr>
    <w:r/>
    <w:r/>
  </w:p>
  <w:p>
    <w:pPr>
      <w:pStyle w:val="8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85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45" w:hanging="40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9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9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29"/>
  </w:num>
  <w:num w:numId="2">
    <w:abstractNumId w:val="3"/>
  </w:num>
  <w:num w:numId="3">
    <w:abstractNumId w:val="18"/>
  </w:num>
  <w:num w:numId="4">
    <w:abstractNumId w:val="19"/>
  </w:num>
  <w:num w:numId="5">
    <w:abstractNumId w:val="10"/>
  </w:num>
  <w:num w:numId="6">
    <w:abstractNumId w:val="4"/>
  </w:num>
  <w:num w:numId="7">
    <w:abstractNumId w:val="20"/>
  </w:num>
  <w:num w:numId="8">
    <w:abstractNumId w:val="25"/>
  </w:num>
  <w:num w:numId="9">
    <w:abstractNumId w:val="24"/>
  </w:num>
  <w:num w:numId="10">
    <w:abstractNumId w:val="8"/>
  </w:num>
  <w:num w:numId="11">
    <w:abstractNumId w:val="2"/>
  </w:num>
  <w:num w:numId="12">
    <w:abstractNumId w:val="12"/>
  </w:num>
  <w:num w:numId="13">
    <w:abstractNumId w:val="16"/>
  </w:num>
  <w:num w:numId="14">
    <w:abstractNumId w:val="7"/>
  </w:num>
  <w:num w:numId="15">
    <w:abstractNumId w:val="23"/>
  </w:num>
  <w:num w:numId="16">
    <w:abstractNumId w:val="27"/>
  </w:num>
  <w:num w:numId="17">
    <w:abstractNumId w:val="5"/>
  </w:num>
  <w:num w:numId="18">
    <w:abstractNumId w:val="22"/>
  </w:num>
  <w:num w:numId="19">
    <w:abstractNumId w:val="11"/>
  </w:num>
  <w:num w:numId="20">
    <w:abstractNumId w:val="0"/>
  </w:num>
  <w:num w:numId="21">
    <w:abstractNumId w:val="15"/>
  </w:num>
  <w:num w:numId="22">
    <w:abstractNumId w:val="6"/>
  </w:num>
  <w:num w:numId="23">
    <w:abstractNumId w:val="9"/>
  </w:num>
  <w:num w:numId="24">
    <w:abstractNumId w:val="14"/>
  </w:num>
  <w:num w:numId="25">
    <w:abstractNumId w:val="26"/>
  </w:num>
  <w:num w:numId="26">
    <w:abstractNumId w:val="28"/>
  </w:num>
  <w:num w:numId="27">
    <w:abstractNumId w:val="1"/>
  </w:num>
  <w:num w:numId="28">
    <w:abstractNumId w:val="17"/>
  </w:num>
  <w:num w:numId="29">
    <w:abstractNumId w:val="1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6" w:default="1">
    <w:name w:val="Normal"/>
    <w:qFormat/>
    <w:rPr>
      <w:sz w:val="28"/>
    </w:rPr>
  </w:style>
  <w:style w:type="paragraph" w:styleId="797">
    <w:name w:val="Heading 1"/>
    <w:basedOn w:val="796"/>
    <w:next w:val="796"/>
    <w:link w:val="824"/>
    <w:qFormat/>
    <w:pPr>
      <w:jc w:val="center"/>
      <w:keepNext/>
      <w:outlineLvl w:val="0"/>
    </w:pPr>
  </w:style>
  <w:style w:type="paragraph" w:styleId="798">
    <w:name w:val="Heading 2"/>
    <w:basedOn w:val="796"/>
    <w:next w:val="796"/>
    <w:link w:val="1008"/>
    <w:qFormat/>
    <w:pPr>
      <w:jc w:val="center"/>
      <w:keepNext/>
      <w:outlineLvl w:val="1"/>
    </w:pPr>
    <w:rPr>
      <w:b/>
      <w:sz w:val="40"/>
      <w:lang w:val="en-US" w:eastAsia="en-US"/>
    </w:rPr>
  </w:style>
  <w:style w:type="paragraph" w:styleId="799">
    <w:name w:val="Heading 3"/>
    <w:basedOn w:val="796"/>
    <w:next w:val="796"/>
    <w:link w:val="826"/>
    <w:qFormat/>
    <w:pPr>
      <w:jc w:val="right"/>
      <w:keepNext/>
      <w:outlineLvl w:val="2"/>
    </w:pPr>
  </w:style>
  <w:style w:type="paragraph" w:styleId="800">
    <w:name w:val="Heading 4"/>
    <w:basedOn w:val="796"/>
    <w:next w:val="796"/>
    <w:link w:val="827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801">
    <w:name w:val="Heading 5"/>
    <w:basedOn w:val="796"/>
    <w:next w:val="796"/>
    <w:link w:val="82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2">
    <w:name w:val="Heading 6"/>
    <w:basedOn w:val="796"/>
    <w:next w:val="796"/>
    <w:link w:val="82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03">
    <w:name w:val="Heading 7"/>
    <w:basedOn w:val="796"/>
    <w:next w:val="796"/>
    <w:link w:val="8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04">
    <w:name w:val="Heading 8"/>
    <w:basedOn w:val="796"/>
    <w:next w:val="796"/>
    <w:link w:val="8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05">
    <w:name w:val="Heading 9"/>
    <w:basedOn w:val="796"/>
    <w:next w:val="796"/>
    <w:link w:val="83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6" w:default="1">
    <w:name w:val="Default Paragraph Font"/>
    <w:uiPriority w:val="1"/>
    <w:semiHidden/>
    <w:unhideWhenUsed/>
  </w:style>
  <w:style w:type="table" w:styleId="80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8" w:default="1">
    <w:name w:val="No List"/>
    <w:uiPriority w:val="99"/>
    <w:semiHidden/>
    <w:unhideWhenUsed/>
  </w:style>
  <w:style w:type="character" w:styleId="809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810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811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812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813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814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15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816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817" w:customStyle="1">
    <w:name w:val="Title Char"/>
    <w:uiPriority w:val="10"/>
    <w:rPr>
      <w:sz w:val="48"/>
      <w:szCs w:val="48"/>
    </w:rPr>
  </w:style>
  <w:style w:type="character" w:styleId="818" w:customStyle="1">
    <w:name w:val="Subtitle Char"/>
    <w:uiPriority w:val="11"/>
    <w:rPr>
      <w:sz w:val="24"/>
      <w:szCs w:val="24"/>
    </w:rPr>
  </w:style>
  <w:style w:type="character" w:styleId="819" w:customStyle="1">
    <w:name w:val="Quote Char"/>
    <w:uiPriority w:val="29"/>
    <w:rPr>
      <w:i/>
    </w:rPr>
  </w:style>
  <w:style w:type="character" w:styleId="820" w:customStyle="1">
    <w:name w:val="Intense Quote Char"/>
    <w:uiPriority w:val="30"/>
    <w:rPr>
      <w:i/>
    </w:rPr>
  </w:style>
  <w:style w:type="character" w:styleId="821" w:customStyle="1">
    <w:name w:val="Caption Char"/>
    <w:uiPriority w:val="99"/>
  </w:style>
  <w:style w:type="character" w:styleId="822" w:customStyle="1">
    <w:name w:val="Footnote Text Char"/>
    <w:uiPriority w:val="99"/>
    <w:rPr>
      <w:sz w:val="18"/>
    </w:rPr>
  </w:style>
  <w:style w:type="character" w:styleId="823" w:customStyle="1">
    <w:name w:val="Endnote Text Char"/>
    <w:uiPriority w:val="99"/>
    <w:rPr>
      <w:sz w:val="20"/>
    </w:rPr>
  </w:style>
  <w:style w:type="character" w:styleId="824" w:customStyle="1">
    <w:name w:val="Заголовок 1 Знак"/>
    <w:link w:val="797"/>
    <w:uiPriority w:val="9"/>
    <w:rPr>
      <w:rFonts w:ascii="Arial" w:hAnsi="Arial" w:eastAsia="Arial" w:cs="Arial"/>
      <w:sz w:val="40"/>
      <w:szCs w:val="40"/>
    </w:rPr>
  </w:style>
  <w:style w:type="character" w:styleId="825" w:customStyle="1">
    <w:name w:val="Heading 2 Char"/>
    <w:uiPriority w:val="9"/>
    <w:rPr>
      <w:rFonts w:ascii="Arial" w:hAnsi="Arial" w:eastAsia="Arial" w:cs="Arial"/>
      <w:sz w:val="34"/>
    </w:rPr>
  </w:style>
  <w:style w:type="character" w:styleId="826" w:customStyle="1">
    <w:name w:val="Заголовок 3 Знак"/>
    <w:link w:val="799"/>
    <w:uiPriority w:val="9"/>
    <w:rPr>
      <w:rFonts w:ascii="Arial" w:hAnsi="Arial" w:eastAsia="Arial" w:cs="Arial"/>
      <w:sz w:val="30"/>
      <w:szCs w:val="30"/>
    </w:rPr>
  </w:style>
  <w:style w:type="character" w:styleId="827" w:customStyle="1">
    <w:name w:val="Заголовок 4 Знак"/>
    <w:link w:val="800"/>
    <w:uiPriority w:val="9"/>
    <w:rPr>
      <w:rFonts w:ascii="Arial" w:hAnsi="Arial" w:eastAsia="Arial" w:cs="Arial"/>
      <w:b/>
      <w:bCs/>
      <w:sz w:val="26"/>
      <w:szCs w:val="26"/>
    </w:rPr>
  </w:style>
  <w:style w:type="character" w:styleId="828" w:customStyle="1">
    <w:name w:val="Заголовок 5 Знак"/>
    <w:link w:val="801"/>
    <w:uiPriority w:val="9"/>
    <w:rPr>
      <w:rFonts w:ascii="Arial" w:hAnsi="Arial" w:eastAsia="Arial" w:cs="Arial"/>
      <w:b/>
      <w:bCs/>
      <w:sz w:val="24"/>
      <w:szCs w:val="24"/>
    </w:rPr>
  </w:style>
  <w:style w:type="character" w:styleId="829" w:customStyle="1">
    <w:name w:val="Заголовок 6 Знак"/>
    <w:link w:val="802"/>
    <w:uiPriority w:val="9"/>
    <w:rPr>
      <w:rFonts w:ascii="Arial" w:hAnsi="Arial" w:eastAsia="Arial" w:cs="Arial"/>
      <w:b/>
      <w:bCs/>
      <w:sz w:val="22"/>
      <w:szCs w:val="22"/>
    </w:rPr>
  </w:style>
  <w:style w:type="character" w:styleId="830" w:customStyle="1">
    <w:name w:val="Заголовок 7 Знак"/>
    <w:link w:val="8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31" w:customStyle="1">
    <w:name w:val="Заголовок 8 Знак"/>
    <w:link w:val="804"/>
    <w:uiPriority w:val="9"/>
    <w:rPr>
      <w:rFonts w:ascii="Arial" w:hAnsi="Arial" w:eastAsia="Arial" w:cs="Arial"/>
      <w:i/>
      <w:iCs/>
      <w:sz w:val="22"/>
      <w:szCs w:val="22"/>
    </w:rPr>
  </w:style>
  <w:style w:type="character" w:styleId="832" w:customStyle="1">
    <w:name w:val="Заголовок 9 Знак"/>
    <w:link w:val="805"/>
    <w:uiPriority w:val="9"/>
    <w:rPr>
      <w:rFonts w:ascii="Arial" w:hAnsi="Arial" w:eastAsia="Arial" w:cs="Arial"/>
      <w:i/>
      <w:iCs/>
      <w:sz w:val="21"/>
      <w:szCs w:val="21"/>
    </w:rPr>
  </w:style>
  <w:style w:type="paragraph" w:styleId="833">
    <w:name w:val="List Paragraph"/>
    <w:basedOn w:val="796"/>
    <w:uiPriority w:val="34"/>
    <w:qFormat/>
    <w:pPr>
      <w:contextualSpacing/>
      <w:ind w:left="720"/>
    </w:pPr>
  </w:style>
  <w:style w:type="paragraph" w:styleId="834">
    <w:name w:val="No Spacing"/>
    <w:uiPriority w:val="1"/>
    <w:qFormat/>
    <w:rPr>
      <w:lang w:eastAsia="zh-CN"/>
    </w:rPr>
  </w:style>
  <w:style w:type="paragraph" w:styleId="835">
    <w:name w:val="Title"/>
    <w:basedOn w:val="796"/>
    <w:next w:val="796"/>
    <w:link w:val="83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36" w:customStyle="1">
    <w:name w:val="Заголовок Знак"/>
    <w:link w:val="835"/>
    <w:uiPriority w:val="10"/>
    <w:rPr>
      <w:sz w:val="48"/>
      <w:szCs w:val="48"/>
    </w:rPr>
  </w:style>
  <w:style w:type="paragraph" w:styleId="837">
    <w:name w:val="Subtitle"/>
    <w:basedOn w:val="796"/>
    <w:next w:val="796"/>
    <w:link w:val="838"/>
    <w:uiPriority w:val="11"/>
    <w:qFormat/>
    <w:pPr>
      <w:spacing w:before="200" w:after="200"/>
    </w:pPr>
    <w:rPr>
      <w:sz w:val="24"/>
      <w:szCs w:val="24"/>
    </w:rPr>
  </w:style>
  <w:style w:type="character" w:styleId="838" w:customStyle="1">
    <w:name w:val="Подзаголовок Знак"/>
    <w:link w:val="837"/>
    <w:uiPriority w:val="11"/>
    <w:rPr>
      <w:sz w:val="24"/>
      <w:szCs w:val="24"/>
    </w:rPr>
  </w:style>
  <w:style w:type="paragraph" w:styleId="839">
    <w:name w:val="Quote"/>
    <w:basedOn w:val="796"/>
    <w:next w:val="796"/>
    <w:link w:val="840"/>
    <w:uiPriority w:val="29"/>
    <w:qFormat/>
    <w:pPr>
      <w:ind w:left="720" w:right="720"/>
    </w:pPr>
    <w:rPr>
      <w:i/>
    </w:rPr>
  </w:style>
  <w:style w:type="character" w:styleId="840" w:customStyle="1">
    <w:name w:val="Цитата 2 Знак"/>
    <w:link w:val="839"/>
    <w:uiPriority w:val="29"/>
    <w:rPr>
      <w:i/>
    </w:rPr>
  </w:style>
  <w:style w:type="paragraph" w:styleId="841">
    <w:name w:val="Intense Quote"/>
    <w:basedOn w:val="796"/>
    <w:next w:val="796"/>
    <w:link w:val="84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42" w:customStyle="1">
    <w:name w:val="Выделенная цитата Знак"/>
    <w:link w:val="841"/>
    <w:uiPriority w:val="30"/>
    <w:rPr>
      <w:i/>
    </w:rPr>
  </w:style>
  <w:style w:type="paragraph" w:styleId="843">
    <w:name w:val="Header"/>
    <w:basedOn w:val="796"/>
    <w:link w:val="1009"/>
    <w:uiPriority w:val="99"/>
    <w:pPr>
      <w:tabs>
        <w:tab w:val="center" w:pos="4153" w:leader="none"/>
        <w:tab w:val="right" w:pos="8306" w:leader="none"/>
      </w:tabs>
    </w:pPr>
    <w:rPr>
      <w:lang w:val="en-US" w:eastAsia="en-US"/>
    </w:rPr>
  </w:style>
  <w:style w:type="character" w:styleId="844" w:customStyle="1">
    <w:name w:val="Header Char"/>
    <w:uiPriority w:val="99"/>
  </w:style>
  <w:style w:type="paragraph" w:styleId="845">
    <w:name w:val="Footer"/>
    <w:basedOn w:val="796"/>
    <w:link w:val="848"/>
    <w:pPr>
      <w:tabs>
        <w:tab w:val="center" w:pos="4677" w:leader="none"/>
        <w:tab w:val="right" w:pos="9355" w:leader="none"/>
      </w:tabs>
    </w:pPr>
  </w:style>
  <w:style w:type="character" w:styleId="846" w:customStyle="1">
    <w:name w:val="Footer Char"/>
    <w:uiPriority w:val="99"/>
  </w:style>
  <w:style w:type="paragraph" w:styleId="847">
    <w:name w:val="Caption"/>
    <w:basedOn w:val="796"/>
    <w:next w:val="796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848" w:customStyle="1">
    <w:name w:val="Нижний колонтитул Знак"/>
    <w:link w:val="845"/>
    <w:uiPriority w:val="99"/>
  </w:style>
  <w:style w:type="table" w:styleId="849">
    <w:name w:val="Table Grid"/>
    <w:basedOn w:val="807"/>
    <w:uiPriority w:val="59"/>
    <w:rPr>
      <w:rFonts w:ascii="Calibri" w:hAnsi="Calibri" w:eastAsia="Calibri"/>
      <w:sz w:val="22"/>
      <w:szCs w:val="22"/>
      <w:lang w:eastAsia="en-US"/>
    </w:rPr>
    <w:tblPr/>
  </w:style>
  <w:style w:type="table" w:styleId="85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5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9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0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1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1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2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3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93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93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93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93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93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93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94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4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5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5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96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6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7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75">
    <w:name w:val="Hyperlink"/>
    <w:uiPriority w:val="99"/>
    <w:unhideWhenUsed/>
    <w:rPr>
      <w:color w:val="333333"/>
      <w:u w:val="none"/>
    </w:rPr>
  </w:style>
  <w:style w:type="paragraph" w:styleId="976">
    <w:name w:val="footnote text"/>
    <w:basedOn w:val="796"/>
    <w:link w:val="977"/>
    <w:uiPriority w:val="99"/>
    <w:semiHidden/>
    <w:unhideWhenUsed/>
    <w:pPr>
      <w:spacing w:after="40"/>
    </w:pPr>
    <w:rPr>
      <w:sz w:val="18"/>
    </w:rPr>
  </w:style>
  <w:style w:type="character" w:styleId="977" w:customStyle="1">
    <w:name w:val="Текст сноски Знак"/>
    <w:link w:val="976"/>
    <w:uiPriority w:val="99"/>
    <w:rPr>
      <w:sz w:val="18"/>
    </w:rPr>
  </w:style>
  <w:style w:type="character" w:styleId="978">
    <w:name w:val="footnote reference"/>
    <w:uiPriority w:val="99"/>
    <w:unhideWhenUsed/>
    <w:rPr>
      <w:vertAlign w:val="superscript"/>
    </w:rPr>
  </w:style>
  <w:style w:type="paragraph" w:styleId="979">
    <w:name w:val="endnote text"/>
    <w:basedOn w:val="796"/>
    <w:link w:val="980"/>
    <w:uiPriority w:val="99"/>
    <w:semiHidden/>
    <w:unhideWhenUsed/>
    <w:rPr>
      <w:sz w:val="20"/>
    </w:rPr>
  </w:style>
  <w:style w:type="character" w:styleId="980" w:customStyle="1">
    <w:name w:val="Текст концевой сноски Знак"/>
    <w:link w:val="979"/>
    <w:uiPriority w:val="99"/>
    <w:rPr>
      <w:sz w:val="20"/>
    </w:rPr>
  </w:style>
  <w:style w:type="character" w:styleId="981">
    <w:name w:val="endnote reference"/>
    <w:uiPriority w:val="99"/>
    <w:semiHidden/>
    <w:unhideWhenUsed/>
    <w:rPr>
      <w:vertAlign w:val="superscript"/>
    </w:rPr>
  </w:style>
  <w:style w:type="paragraph" w:styleId="982">
    <w:name w:val="toc 1"/>
    <w:basedOn w:val="796"/>
    <w:next w:val="796"/>
    <w:uiPriority w:val="39"/>
    <w:unhideWhenUsed/>
    <w:pPr>
      <w:spacing w:after="57"/>
    </w:pPr>
  </w:style>
  <w:style w:type="paragraph" w:styleId="983">
    <w:name w:val="toc 2"/>
    <w:basedOn w:val="796"/>
    <w:next w:val="796"/>
    <w:uiPriority w:val="39"/>
    <w:unhideWhenUsed/>
    <w:pPr>
      <w:ind w:left="283"/>
      <w:spacing w:after="57"/>
    </w:pPr>
  </w:style>
  <w:style w:type="paragraph" w:styleId="984">
    <w:name w:val="toc 3"/>
    <w:basedOn w:val="796"/>
    <w:next w:val="796"/>
    <w:uiPriority w:val="39"/>
    <w:unhideWhenUsed/>
    <w:pPr>
      <w:ind w:left="567"/>
      <w:spacing w:after="57"/>
    </w:pPr>
  </w:style>
  <w:style w:type="paragraph" w:styleId="985">
    <w:name w:val="toc 4"/>
    <w:basedOn w:val="796"/>
    <w:next w:val="796"/>
    <w:uiPriority w:val="39"/>
    <w:unhideWhenUsed/>
    <w:pPr>
      <w:ind w:left="850"/>
      <w:spacing w:after="57"/>
    </w:pPr>
  </w:style>
  <w:style w:type="paragraph" w:styleId="986">
    <w:name w:val="toc 5"/>
    <w:basedOn w:val="796"/>
    <w:next w:val="796"/>
    <w:uiPriority w:val="39"/>
    <w:unhideWhenUsed/>
    <w:pPr>
      <w:ind w:left="1134"/>
      <w:spacing w:after="57"/>
    </w:pPr>
  </w:style>
  <w:style w:type="paragraph" w:styleId="987">
    <w:name w:val="toc 6"/>
    <w:basedOn w:val="796"/>
    <w:next w:val="796"/>
    <w:uiPriority w:val="39"/>
    <w:unhideWhenUsed/>
    <w:pPr>
      <w:ind w:left="1417"/>
      <w:spacing w:after="57"/>
    </w:pPr>
  </w:style>
  <w:style w:type="paragraph" w:styleId="988">
    <w:name w:val="toc 7"/>
    <w:basedOn w:val="796"/>
    <w:next w:val="796"/>
    <w:uiPriority w:val="39"/>
    <w:unhideWhenUsed/>
    <w:pPr>
      <w:ind w:left="1701"/>
      <w:spacing w:after="57"/>
    </w:pPr>
  </w:style>
  <w:style w:type="paragraph" w:styleId="989">
    <w:name w:val="toc 8"/>
    <w:basedOn w:val="796"/>
    <w:next w:val="796"/>
    <w:uiPriority w:val="39"/>
    <w:unhideWhenUsed/>
    <w:pPr>
      <w:ind w:left="1984"/>
      <w:spacing w:after="57"/>
    </w:pPr>
  </w:style>
  <w:style w:type="paragraph" w:styleId="990">
    <w:name w:val="toc 9"/>
    <w:basedOn w:val="796"/>
    <w:next w:val="796"/>
    <w:uiPriority w:val="39"/>
    <w:unhideWhenUsed/>
    <w:pPr>
      <w:ind w:left="2268"/>
      <w:spacing w:after="57"/>
    </w:pPr>
  </w:style>
  <w:style w:type="paragraph" w:styleId="991">
    <w:name w:val="TOC Heading"/>
    <w:uiPriority w:val="39"/>
    <w:unhideWhenUsed/>
    <w:rPr>
      <w:lang w:eastAsia="zh-CN"/>
    </w:rPr>
  </w:style>
  <w:style w:type="paragraph" w:styleId="992">
    <w:name w:val="table of figures"/>
    <w:basedOn w:val="796"/>
    <w:next w:val="796"/>
    <w:uiPriority w:val="99"/>
    <w:unhideWhenUsed/>
  </w:style>
  <w:style w:type="paragraph" w:styleId="993">
    <w:name w:val="Body Text"/>
    <w:basedOn w:val="796"/>
    <w:pPr>
      <w:jc w:val="center"/>
    </w:pPr>
    <w:rPr>
      <w:b/>
    </w:rPr>
  </w:style>
  <w:style w:type="paragraph" w:styleId="994">
    <w:name w:val="Plain Text"/>
    <w:basedOn w:val="796"/>
    <w:link w:val="1007"/>
    <w:rPr>
      <w:rFonts w:ascii="Courier New" w:hAnsi="Courier New"/>
      <w:sz w:val="20"/>
      <w:lang w:val="en-US" w:eastAsia="en-US"/>
    </w:rPr>
  </w:style>
  <w:style w:type="paragraph" w:styleId="995" w:customStyle="1">
    <w:name w:val="ConsNormal"/>
    <w:pPr>
      <w:ind w:firstLine="720"/>
    </w:pPr>
    <w:rPr>
      <w:rFonts w:ascii="Arial" w:hAnsi="Arial"/>
      <w:sz w:val="22"/>
    </w:rPr>
  </w:style>
  <w:style w:type="paragraph" w:styleId="996">
    <w:name w:val="Body Text Indent"/>
    <w:basedOn w:val="796"/>
    <w:pPr>
      <w:ind w:firstLine="720"/>
      <w:jc w:val="both"/>
      <w:spacing w:line="360" w:lineRule="auto"/>
    </w:pPr>
  </w:style>
  <w:style w:type="paragraph" w:styleId="997">
    <w:name w:val="Body Text Indent 2"/>
    <w:basedOn w:val="796"/>
    <w:pPr>
      <w:ind w:firstLine="567"/>
      <w:jc w:val="both"/>
      <w:spacing w:line="360" w:lineRule="auto"/>
    </w:pPr>
  </w:style>
  <w:style w:type="character" w:styleId="998">
    <w:name w:val="page number"/>
    <w:basedOn w:val="806"/>
  </w:style>
  <w:style w:type="paragraph" w:styleId="999" w:customStyle="1">
    <w:name w:val="ConsPlusNonformat"/>
    <w:uiPriority w:val="99"/>
    <w:rPr>
      <w:rFonts w:ascii="Courier New" w:hAnsi="Courier New" w:cs="Courier New"/>
    </w:rPr>
  </w:style>
  <w:style w:type="paragraph" w:styleId="1000" w:customStyle="1">
    <w:name w:val="ConsPlusTitle"/>
    <w:rPr>
      <w:b/>
      <w:bCs/>
      <w:sz w:val="28"/>
      <w:szCs w:val="28"/>
    </w:rPr>
  </w:style>
  <w:style w:type="paragraph" w:styleId="100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1002">
    <w:name w:val="Balloon Text"/>
    <w:basedOn w:val="796"/>
    <w:semiHidden/>
    <w:rPr>
      <w:rFonts w:ascii="Tahoma" w:hAnsi="Tahoma" w:cs="Tahoma"/>
      <w:sz w:val="16"/>
      <w:szCs w:val="16"/>
    </w:rPr>
  </w:style>
  <w:style w:type="paragraph" w:styleId="1003" w:customStyle="1">
    <w:name w:val="Heading"/>
    <w:rPr>
      <w:rFonts w:ascii="Arial" w:hAnsi="Arial" w:cs="Arial"/>
      <w:b/>
      <w:bCs/>
      <w:sz w:val="22"/>
      <w:szCs w:val="22"/>
    </w:rPr>
  </w:style>
  <w:style w:type="paragraph" w:styleId="1004">
    <w:name w:val="Document Map"/>
    <w:basedOn w:val="796"/>
    <w:semiHidden/>
    <w:pPr>
      <w:shd w:val="clear" w:color="auto" w:fill="000080"/>
    </w:pPr>
    <w:rPr>
      <w:rFonts w:ascii="Tahoma" w:hAnsi="Tahoma" w:cs="Tahoma"/>
      <w:sz w:val="20"/>
    </w:rPr>
  </w:style>
  <w:style w:type="paragraph" w:styleId="1005" w:customStyle="1">
    <w:name w:val=".FORMATTEXT"/>
    <w:pPr>
      <w:widowControl w:val="off"/>
    </w:pPr>
    <w:rPr>
      <w:sz w:val="24"/>
      <w:szCs w:val="24"/>
    </w:rPr>
  </w:style>
  <w:style w:type="paragraph" w:styleId="1006" w:customStyle="1">
    <w:name w:val=".HEADERTEXT"/>
    <w:pPr>
      <w:widowControl w:val="off"/>
    </w:pPr>
    <w:rPr>
      <w:rFonts w:ascii="Arial" w:hAnsi="Arial" w:cs="Arial"/>
      <w:color w:val="2b4279"/>
      <w:sz w:val="22"/>
      <w:szCs w:val="22"/>
    </w:rPr>
  </w:style>
  <w:style w:type="character" w:styleId="1007" w:customStyle="1">
    <w:name w:val="Текст Знак"/>
    <w:link w:val="994"/>
    <w:rPr>
      <w:rFonts w:ascii="Courier New" w:hAnsi="Courier New"/>
    </w:rPr>
  </w:style>
  <w:style w:type="character" w:styleId="1008" w:customStyle="1">
    <w:name w:val="Заголовок 2 Знак"/>
    <w:link w:val="798"/>
    <w:rPr>
      <w:b/>
      <w:sz w:val="40"/>
    </w:rPr>
  </w:style>
  <w:style w:type="character" w:styleId="1009" w:customStyle="1">
    <w:name w:val="Верхний колонтитул Знак"/>
    <w:link w:val="843"/>
    <w:uiPriority w:val="99"/>
    <w:rPr>
      <w:sz w:val="28"/>
    </w:rPr>
  </w:style>
  <w:style w:type="paragraph" w:styleId="1010" w:customStyle="1">
    <w:name w:val="Знак Знак"/>
    <w:basedOn w:val="796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character" w:styleId="1011">
    <w:name w:val="annotation reference"/>
    <w:uiPriority w:val="99"/>
    <w:semiHidden/>
    <w:unhideWhenUsed/>
    <w:rPr>
      <w:sz w:val="16"/>
      <w:szCs w:val="16"/>
    </w:rPr>
  </w:style>
  <w:style w:type="paragraph" w:styleId="1012">
    <w:name w:val="annotation text"/>
    <w:basedOn w:val="796"/>
    <w:link w:val="1013"/>
    <w:uiPriority w:val="99"/>
    <w:semiHidden/>
    <w:unhideWhenUsed/>
    <w:rPr>
      <w:sz w:val="20"/>
    </w:rPr>
  </w:style>
  <w:style w:type="character" w:styleId="1013" w:customStyle="1">
    <w:name w:val="Текст примечания Знак"/>
    <w:basedOn w:val="806"/>
    <w:link w:val="1012"/>
    <w:uiPriority w:val="99"/>
    <w:semiHidden/>
  </w:style>
  <w:style w:type="paragraph" w:styleId="1014">
    <w:name w:val="annotation subject"/>
    <w:basedOn w:val="1012"/>
    <w:next w:val="1012"/>
    <w:link w:val="1015"/>
    <w:uiPriority w:val="99"/>
    <w:semiHidden/>
    <w:unhideWhenUsed/>
    <w:rPr>
      <w:b/>
      <w:bCs/>
    </w:rPr>
  </w:style>
  <w:style w:type="character" w:styleId="1015" w:customStyle="1">
    <w:name w:val="Тема примечания Знак"/>
    <w:link w:val="1014"/>
    <w:uiPriority w:val="99"/>
    <w:semiHidden/>
    <w:rPr>
      <w:b/>
      <w:bCs/>
    </w:rPr>
  </w:style>
  <w:style w:type="character" w:styleId="1016" w:customStyle="1">
    <w:name w:val="docdata"/>
    <w:basedOn w:val="806"/>
  </w:style>
  <w:style w:type="paragraph" w:styleId="1017">
    <w:name w:val="Revision"/>
    <w:hidden/>
    <w:uiPriority w:val="99"/>
    <w:semiHidden/>
    <w:rPr>
      <w:sz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2812E-41C2-43E3-BD43-30A60C5B7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revision>275</cp:revision>
  <dcterms:created xsi:type="dcterms:W3CDTF">2025-06-25T07:17:00Z</dcterms:created>
  <dcterms:modified xsi:type="dcterms:W3CDTF">2025-09-01T05:33:53Z</dcterms:modified>
  <cp:version>1048576</cp:version>
</cp:coreProperties>
</file>